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commentRangeStart w:id="1"/>
      <w:r w:rsidRPr="00FD58F2">
        <w:rPr>
          <w:rFonts w:ascii="Times New Roman"/>
          <w:b/>
          <w:color w:val="221F1F"/>
          <w:sz w:val="28"/>
        </w:rPr>
        <w:t>FACT SHEET</w:t>
      </w:r>
      <w:commentRangeEnd w:id="1"/>
      <w:r w:rsidR="004E0909">
        <w:rPr>
          <w:rStyle w:val="CommentReference"/>
        </w:rPr>
        <w:commentReference w:id="1"/>
      </w:r>
      <w:r w:rsidRPr="00FD58F2">
        <w:rPr>
          <w:rFonts w:ascii="Times New Roman"/>
          <w:b/>
          <w:color w:val="221F1F"/>
          <w:sz w:val="28"/>
        </w:rPr>
        <w:t xml:space="preserve"> FOR RECIPIENTS AND CAREGIVERS</w:t>
      </w:r>
    </w:p>
    <w:p w14:paraId="20B11127" w14:textId="77777777" w:rsidR="004E0909" w:rsidRDefault="00AC0EDC" w:rsidP="00C34763">
      <w:pPr>
        <w:pStyle w:val="Heading1"/>
        <w:ind w:left="0"/>
        <w:jc w:val="center"/>
        <w:rPr>
          <w:color w:val="221F1F"/>
        </w:rPr>
      </w:pPr>
      <w:r w:rsidRPr="00FD58F2">
        <w:rPr>
          <w:color w:val="221F1F"/>
        </w:rPr>
        <w:t xml:space="preserve">EMERGENCY USE AUTHORIZATION (EUA) OF </w:t>
      </w:r>
    </w:p>
    <w:p w14:paraId="2C61EEDD" w14:textId="797BE299" w:rsidR="005E140A" w:rsidRPr="00FD58F2" w:rsidRDefault="00A02C48" w:rsidP="00C34763">
      <w:pPr>
        <w:pStyle w:val="Heading1"/>
        <w:ind w:left="0"/>
        <w:jc w:val="center"/>
        <w:rPr>
          <w:b w:val="0"/>
          <w:bCs w:val="0"/>
        </w:rPr>
      </w:pPr>
      <w:commentRangeStart w:id="2"/>
      <w:ins w:id="3" w:author="Author">
        <w:r>
          <w:rPr>
            <w:color w:val="221F1F"/>
          </w:rPr>
          <w:t>THE</w:t>
        </w:r>
      </w:ins>
      <w:commentRangeEnd w:id="2"/>
      <w:r w:rsidR="004E0909">
        <w:rPr>
          <w:rStyle w:val="CommentReference"/>
          <w:rFonts w:asciiTheme="minorHAnsi" w:eastAsiaTheme="minorHAnsi" w:hAnsiTheme="minorHAnsi"/>
          <w:b w:val="0"/>
          <w:bCs w:val="0"/>
        </w:rPr>
        <w:commentReference w:id="2"/>
      </w:r>
      <w:ins w:id="5" w:author="Author">
        <w:r>
          <w:rPr>
            <w:color w:val="221F1F"/>
          </w:rPr>
          <w:t xml:space="preserve"> </w:t>
        </w:r>
      </w:ins>
      <w:r w:rsidR="00AC0EDC" w:rsidRPr="00FD58F2">
        <w:rPr>
          <w:color w:val="221F1F"/>
        </w:rPr>
        <w:t>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4845DF97" w:rsidR="005E140A" w:rsidRPr="00FD58F2" w:rsidRDefault="00AC0EDC" w:rsidP="00C34763">
      <w:pPr>
        <w:pStyle w:val="BodyText"/>
        <w:ind w:left="0"/>
      </w:pPr>
      <w:r w:rsidRPr="00FD58F2">
        <w:rPr>
          <w:color w:val="221F1F"/>
        </w:rPr>
        <w:t xml:space="preserve">The Moderna COVID-19 Vaccine is a vaccine and may </w:t>
      </w:r>
      <w:r w:rsidR="004247B1">
        <w:rPr>
          <w:color w:val="221F1F"/>
        </w:rPr>
        <w:t xml:space="preserve">prevent </w:t>
      </w:r>
      <w:r w:rsidRPr="00FD58F2">
        <w:rPr>
          <w:color w:val="221F1F"/>
        </w:rPr>
        <w:t>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3B9F70CF"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w:t>
      </w:r>
      <w:r w:rsidR="000A1531">
        <w:rPr>
          <w:color w:val="221F1F"/>
        </w:rPr>
        <w:t>the</w:t>
      </w:r>
      <w:r w:rsidR="00ED3CBA">
        <w:rPr>
          <w:color w:val="221F1F"/>
        </w:rPr>
        <w:t xml:space="preserve"> </w:t>
      </w:r>
      <w:r w:rsidR="232B4A39" w:rsidRPr="6C9E9822">
        <w:rPr>
          <w:color w:val="221F1F"/>
        </w:rPr>
        <w:t>vaccination</w:t>
      </w:r>
      <w:r w:rsidRPr="00FD58F2">
        <w:rPr>
          <w:color w:val="221F1F"/>
        </w:rPr>
        <w:t xml:space="preserve"> provider if you have questions. It is your choice to receive the Moderna </w:t>
      </w:r>
      <w:r w:rsidRPr="00FD58F2">
        <w:rPr>
          <w:color w:val="221F1F"/>
        </w:rPr>
        <w:lastRenderedPageBreak/>
        <w:t>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ADF80C7"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6A6644">
        <w:rPr>
          <w:rStyle w:val="normaltextrun"/>
          <w:bdr w:val="none" w:sz="0" w:space="0" w:color="auto" w:frame="1"/>
        </w:rPr>
        <w:t>2-dose series</w:t>
      </w:r>
      <w:r w:rsidR="008E72D2" w:rsidRPr="00A25C05">
        <w:rPr>
          <w:rStyle w:val="normaltextrun"/>
          <w:bdr w:val="none" w:sz="0" w:space="0" w:color="auto" w:frame="1"/>
        </w:rPr>
        <w:t xml:space="preserve">, </w:t>
      </w:r>
      <w:r w:rsidR="00F77632">
        <w:rPr>
          <w:rStyle w:val="normaltextrun"/>
          <w:bdr w:val="none" w:sz="0" w:space="0" w:color="auto" w:frame="1"/>
        </w:rPr>
        <w:t>1 month apart, into the muscle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0061B8A2"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6" w:name="WHAT_IS_COVID-19?"/>
      <w:bookmarkEnd w:id="6"/>
      <w:r w:rsidRPr="00FD58F2">
        <w:rPr>
          <w:color w:val="221F1F"/>
        </w:rPr>
        <w:t>WHAT IS COVID-19?</w:t>
      </w:r>
    </w:p>
    <w:p w14:paraId="2C61EEEB" w14:textId="68E8139A" w:rsidR="005E140A" w:rsidRPr="00FD58F2" w:rsidRDefault="00AC0EDC" w:rsidP="00C34763">
      <w:pPr>
        <w:pStyle w:val="BodyText"/>
        <w:ind w:left="0"/>
      </w:pPr>
      <w:r w:rsidRPr="00FD58F2">
        <w:t xml:space="preserve">COVID-19 is caused by a coronavirus called SARS-CoV-2. This type of coronavirus has not been seen before. You can get COVID-19 through contact with another person who has the virus. It is predominantly a respiratory illness that can affect other organs. People with COVID-19 have had a wide range of symptoms reported, ranging from mild symptoms to severe illness. Symptoms may appear </w:t>
      </w:r>
      <w:r w:rsidRPr="00FD58F2">
        <w:lastRenderedPageBreak/>
        <w:t>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7" w:name="WHAT_IS_THE_MODERNA_COVID-19_VACCINE?"/>
      <w:bookmarkEnd w:id="7"/>
      <w:r w:rsidRPr="00FD58F2">
        <w:rPr>
          <w:color w:val="221F1F"/>
        </w:rPr>
        <w:t>WHAT IS THE MODERNA COVID-19 VACCINE?</w:t>
      </w:r>
    </w:p>
    <w:p w14:paraId="2C61EEEE" w14:textId="0144574F" w:rsidR="005E140A" w:rsidRPr="00FD58F2" w:rsidRDefault="00AC0EDC" w:rsidP="00C34763">
      <w:pPr>
        <w:pStyle w:val="BodyText"/>
        <w:ind w:left="0"/>
      </w:pPr>
      <w:r w:rsidRPr="00FD58F2">
        <w:rPr>
          <w:color w:val="221F1F"/>
        </w:rPr>
        <w:t>The Moderna COVID-19 Vaccine is an</w:t>
      </w:r>
      <w:r w:rsidR="00A35CF6">
        <w:rPr>
          <w:color w:val="221F1F"/>
        </w:rPr>
        <w:t xml:space="preserve"> unapproved </w:t>
      </w:r>
      <w:r w:rsidRPr="00FD58F2">
        <w:rPr>
          <w:color w:val="221F1F"/>
        </w:rPr>
        <w:t xml:space="preserve">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61BDDC2C" w:rsidR="005E140A" w:rsidRPr="00FD58F2" w:rsidRDefault="00AC0EDC" w:rsidP="00C34763">
      <w:pPr>
        <w:pStyle w:val="BodyText"/>
        <w:ind w:left="0"/>
      </w:pPr>
      <w:r w:rsidRPr="00FD58F2">
        <w:rPr>
          <w:color w:val="221F1F"/>
        </w:rPr>
        <w:t xml:space="preserve">The FDA has authorized the emergency use of </w:t>
      </w:r>
      <w:ins w:id="8" w:author="Author">
        <w:r w:rsidR="00A02C48">
          <w:rPr>
            <w:color w:val="221F1F"/>
          </w:rPr>
          <w:t xml:space="preserve">the </w:t>
        </w:r>
      </w:ins>
      <w:r w:rsidRPr="00FD58F2">
        <w:rPr>
          <w:color w:val="221F1F"/>
        </w:rPr>
        <w:t>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2C61EEF2" w14:textId="35D62759" w:rsidR="005E140A"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73B05D44" w14:textId="77777777" w:rsidR="00A02C48" w:rsidRDefault="00A02C48" w:rsidP="00C34763">
      <w:pPr>
        <w:rPr>
          <w:rFonts w:ascii="Times New Roman" w:eastAsia="Times New Roman" w:hAnsi="Times New Roman" w:cs="Times New Roman"/>
          <w:color w:val="221F1F"/>
          <w:sz w:val="24"/>
          <w:szCs w:val="24"/>
        </w:rPr>
      </w:pPr>
    </w:p>
    <w:p w14:paraId="2C61EEF4" w14:textId="77777777" w:rsidR="005E140A" w:rsidRPr="00FD58F2" w:rsidRDefault="00AC0EDC" w:rsidP="00C34763">
      <w:pPr>
        <w:pStyle w:val="Heading1"/>
        <w:ind w:left="0"/>
        <w:rPr>
          <w:b w:val="0"/>
          <w:bCs w:val="0"/>
        </w:rPr>
      </w:pPr>
      <w:bookmarkStart w:id="9" w:name="WHAT_SHOULD_YOU_MENTION_TO_YOUR_VACCINAT"/>
      <w:bookmarkEnd w:id="9"/>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Tell your vaccination provider about all of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10" w:name="WHO_SHOULD_GET_THE_MODERNA_COVID-19_VACC"/>
      <w:bookmarkEnd w:id="10"/>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11" w:name="WHO_SHOULD_NOT_GET_THE_MODERNA_COVID-19_"/>
      <w:bookmarkEnd w:id="11"/>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598E5247" w:rsidR="005E140A" w:rsidRPr="003A60B1"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00E12430">
        <w:rPr>
          <w:rFonts w:ascii="Times New Roman"/>
          <w:sz w:val="24"/>
          <w:szCs w:val="24"/>
        </w:rPr>
        <w:t>h</w:t>
      </w:r>
      <w:r w:rsidR="00AC0EDC" w:rsidRPr="00E12430">
        <w:rPr>
          <w:rFonts w:ascii="Times New Roman"/>
          <w:sz w:val="24"/>
          <w:szCs w:val="24"/>
        </w:rPr>
        <w:t xml:space="preserve">ad a severe allergic reaction to any ingredient of this vaccine </w:t>
      </w:r>
    </w:p>
    <w:p w14:paraId="33A16CDB" w14:textId="77777777" w:rsidR="003A60B1" w:rsidRPr="00FD58F2" w:rsidRDefault="003A60B1" w:rsidP="003A60B1">
      <w:pPr>
        <w:pStyle w:val="ListParagraph"/>
        <w:tabs>
          <w:tab w:val="left" w:pos="821"/>
        </w:tabs>
        <w:ind w:left="720"/>
        <w:rPr>
          <w:rFonts w:ascii="Times New Roman" w:eastAsia="Times New Roman" w:hAnsi="Times New Roman" w:cs="Times New Roman"/>
          <w:sz w:val="24"/>
          <w:szCs w:val="24"/>
        </w:rPr>
      </w:pPr>
    </w:p>
    <w:p w14:paraId="0F8D477B" w14:textId="43F758DE" w:rsidR="00A825B9" w:rsidRPr="00FD58F2" w:rsidRDefault="00A825B9" w:rsidP="00A825B9">
      <w:pPr>
        <w:pStyle w:val="Heading1"/>
        <w:ind w:left="0"/>
        <w:rPr>
          <w:b w:val="0"/>
          <w:bCs w:val="0"/>
        </w:rPr>
      </w:pPr>
      <w:r w:rsidRPr="00FD58F2">
        <w:rPr>
          <w:color w:val="221F1F"/>
        </w:rPr>
        <w:t>WHAT ARE THE INGREDIENTS IN THE MODERNA COVID-19 VACCINE?</w:t>
      </w:r>
    </w:p>
    <w:p w14:paraId="39FBEC30" w14:textId="77777777" w:rsidR="00A825B9" w:rsidRPr="00FD58F2" w:rsidRDefault="00A825B9" w:rsidP="00A825B9">
      <w:pPr>
        <w:pStyle w:val="BodyText"/>
        <w:ind w:left="0"/>
      </w:pPr>
      <w:r w:rsidRPr="6C9E9822">
        <w:rPr>
          <w:color w:val="221F1F"/>
        </w:rPr>
        <w:t xml:space="preserve">The </w:t>
      </w:r>
      <w:r w:rsidRPr="00FD58F2">
        <w:rPr>
          <w:color w:val="221F1F"/>
        </w:rPr>
        <w:t xml:space="preserve">Moderna COVID-19 Vaccine contains </w:t>
      </w:r>
      <w:r w:rsidRPr="6C9E9822">
        <w:rPr>
          <w:color w:val="221F1F"/>
        </w:rPr>
        <w:t xml:space="preserve">the following ingredients: </w:t>
      </w:r>
      <w:r w:rsidRPr="00FD58F2">
        <w:rPr>
          <w:color w:val="221F1F"/>
        </w:rPr>
        <w:t>a synthetic messenger ribonucleic acid (mRNA</w:t>
      </w:r>
      <w:r w:rsidRPr="6C9E9822">
        <w:rPr>
          <w:color w:val="221F1F"/>
        </w:rPr>
        <w:t>),</w:t>
      </w:r>
      <w:r w:rsidRPr="00FD58F2">
        <w:rPr>
          <w:color w:val="221F1F"/>
        </w:rPr>
        <w:t xml:space="preserve"> lipids (SM-102,</w:t>
      </w:r>
      <w:r>
        <w:rPr>
          <w:color w:val="221F1F"/>
        </w:rPr>
        <w:t xml:space="preserve"> </w:t>
      </w:r>
      <w:r w:rsidRPr="00A25C05">
        <w:rPr>
          <w:rStyle w:val="normaltextrun"/>
          <w:shd w:val="clear" w:color="auto" w:fill="FFFFFF"/>
        </w:rPr>
        <w:t>polyethylene glycol [PEG] 2000 dimyristoyl glycerol [DMG]</w:t>
      </w:r>
      <w:r w:rsidRPr="00FD58F2">
        <w:rPr>
          <w:color w:val="221F1F"/>
        </w:rPr>
        <w:t>, cholesterol, and 1,2-distearoyl-sn-glycero-3-phosphocholine [DSPC])</w:t>
      </w:r>
      <w:r w:rsidRPr="6C9E9822">
        <w:rPr>
          <w:color w:val="221F1F"/>
        </w:rPr>
        <w:t xml:space="preserve">, </w:t>
      </w:r>
      <w:r w:rsidRPr="00FD58F2">
        <w:rPr>
          <w:color w:val="221F1F"/>
        </w:rPr>
        <w:t>tromethamine, tromethamine hydrochloride, acetic acid, sodium acetate, and sucrose.</w:t>
      </w:r>
    </w:p>
    <w:p w14:paraId="2C61EF05" w14:textId="77777777" w:rsidR="005E140A" w:rsidRPr="00E12430" w:rsidRDefault="005E140A" w:rsidP="003A60B1">
      <w:pPr>
        <w:pStyle w:val="ListParagraph"/>
        <w:tabs>
          <w:tab w:val="left" w:pos="821"/>
        </w:tabs>
        <w:ind w:left="720"/>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641B1B52" w:rsidR="005E140A" w:rsidRPr="00FD58F2" w:rsidRDefault="00AC0EDC" w:rsidP="00C34763">
      <w:pPr>
        <w:pStyle w:val="BodyText"/>
        <w:ind w:left="0"/>
      </w:pPr>
      <w:r w:rsidRPr="00FD58F2">
        <w:rPr>
          <w:color w:val="221F1F"/>
        </w:rPr>
        <w:t>The Moderna COVID-19 Vaccine will be given to you as an injection into the muscle</w:t>
      </w:r>
      <w:r w:rsidR="00016A4E">
        <w:rPr>
          <w:color w:val="221F1F"/>
        </w:rPr>
        <w:t>.</w:t>
      </w:r>
      <w:r w:rsidRPr="00FD58F2">
        <w:rPr>
          <w:color w:val="221F1F"/>
        </w:rPr>
        <w:t xml:space="preserve"> </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71A54EEA" w:rsidR="005E140A" w:rsidRPr="00FD58F2" w:rsidRDefault="00AC0EDC" w:rsidP="00C34763">
      <w:pPr>
        <w:pStyle w:val="BodyText"/>
        <w:ind w:left="0"/>
      </w:pPr>
      <w:r w:rsidRPr="00FD58F2">
        <w:t xml:space="preserve">The Moderna COVID-19 Vaccine vaccination is </w:t>
      </w:r>
      <w:r w:rsidR="008D54D1" w:rsidRPr="00FD58F2">
        <w:t xml:space="preserve">a series of </w:t>
      </w:r>
      <w:r w:rsidRPr="00FD58F2">
        <w:t>2 doses</w:t>
      </w:r>
      <w:r w:rsidR="6F00F302" w:rsidRPr="006156B8">
        <w:rPr>
          <w:rFonts w:cs="Times New Roman"/>
          <w:sz w:val="22"/>
          <w:szCs w:val="22"/>
        </w:rPr>
        <w:t xml:space="preserve"> </w:t>
      </w:r>
      <w:r w:rsidR="6F00F302" w:rsidRPr="00ED3CBA">
        <w:rPr>
          <w:rFonts w:cs="Times New Roman"/>
        </w:rPr>
        <w:t xml:space="preserve">given </w:t>
      </w:r>
      <w:r w:rsidR="006156B8" w:rsidRPr="00ED3CBA">
        <w:rPr>
          <w:rFonts w:cs="Times New Roman"/>
        </w:rPr>
        <w:t xml:space="preserve">1 </w:t>
      </w:r>
      <w:r w:rsidR="6F00F302" w:rsidRPr="00ED3CBA">
        <w:rPr>
          <w:rFonts w:cs="Times New Roman"/>
        </w:rPr>
        <w:t>month apart</w:t>
      </w:r>
      <w:r w:rsidRPr="00427925">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12" w:name="HAS_THE_MODERNA_COVID-19_VACCINE_BEEN_US"/>
      <w:bookmarkEnd w:id="12"/>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6DF7FA90" w:rsidR="005E140A" w:rsidRPr="00FD58F2" w:rsidRDefault="00AC0EDC" w:rsidP="00C34763">
      <w:pPr>
        <w:pStyle w:val="Heading1"/>
        <w:ind w:left="0"/>
        <w:rPr>
          <w:b w:val="0"/>
          <w:bCs w:val="0"/>
        </w:rPr>
      </w:pPr>
      <w:r w:rsidRPr="00FD58F2">
        <w:rPr>
          <w:color w:val="221F1F"/>
        </w:rPr>
        <w:t>HAS THE MODERNA COVID-19 VACCINE BEEN USED BEFORE?</w:t>
      </w:r>
    </w:p>
    <w:p w14:paraId="2C61EF0E" w14:textId="6AC1C950" w:rsidR="005E140A" w:rsidRPr="00FD58F2" w:rsidRDefault="00AC0EDC" w:rsidP="00C34763">
      <w:pPr>
        <w:pStyle w:val="BodyText"/>
        <w:ind w:left="0"/>
      </w:pPr>
      <w:r w:rsidRPr="00FD58F2">
        <w:rPr>
          <w:color w:val="221F1F"/>
        </w:rPr>
        <w:t xml:space="preserve">The Moderna COVID-19 Vaccine is an </w:t>
      </w:r>
      <w:r w:rsidR="007F50EA">
        <w:rPr>
          <w:color w:val="221F1F"/>
        </w:rPr>
        <w:t xml:space="preserve">unapproved </w:t>
      </w:r>
      <w:r w:rsidRPr="00FD58F2">
        <w:rPr>
          <w:color w:val="221F1F"/>
        </w:rPr>
        <w:t xml:space="preserve">vaccine. In clinical trials, </w:t>
      </w:r>
      <w:bookmarkStart w:id="13" w:name="WHAT_ARE_THE_BENEFITS_OF_THE_MODERNA_COV"/>
      <w:bookmarkEnd w:id="13"/>
      <w:r w:rsidRPr="00FD58F2">
        <w:rPr>
          <w:color w:val="221F1F"/>
        </w:rPr>
        <w:t>approximately 15,4</w:t>
      </w:r>
      <w:r w:rsidR="00AA74C1">
        <w:rPr>
          <w:color w:val="221F1F"/>
        </w:rPr>
        <w:t>00</w:t>
      </w:r>
      <w:r w:rsidRPr="00FD58F2">
        <w:rPr>
          <w:color w:val="221F1F"/>
        </w:rPr>
        <w:t xml:space="preserve"> </w:t>
      </w:r>
      <w:r w:rsidR="00D40A8B">
        <w:rPr>
          <w:color w:val="221F1F"/>
        </w:rPr>
        <w:t xml:space="preserve">individuals </w:t>
      </w:r>
      <w:r w:rsidR="00823B18">
        <w:rPr>
          <w:color w:val="221F1F"/>
        </w:rPr>
        <w:t>18 years of age and older</w:t>
      </w:r>
      <w:r w:rsidRPr="00FD58F2">
        <w:rPr>
          <w:color w:val="221F1F"/>
        </w:rPr>
        <w:t xml:space="preserve">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77777777" w:rsidR="005E140A" w:rsidRPr="00FD58F2" w:rsidRDefault="005E140A" w:rsidP="00C34763">
      <w:pPr>
        <w:rPr>
          <w:rFonts w:ascii="Times New Roman" w:eastAsia="Times New Roman" w:hAnsi="Times New Roman" w:cs="Times New Roman"/>
          <w:sz w:val="24"/>
          <w:szCs w:val="24"/>
        </w:rPr>
      </w:pPr>
    </w:p>
    <w:p w14:paraId="2C61EF14" w14:textId="77777777" w:rsidR="005E140A" w:rsidRPr="00FD58F2" w:rsidRDefault="00AC0EDC" w:rsidP="00C34763">
      <w:pPr>
        <w:pStyle w:val="Heading1"/>
        <w:ind w:left="0"/>
        <w:rPr>
          <w:rFonts w:cs="Times New Roman"/>
          <w:b w:val="0"/>
          <w:bCs w:val="0"/>
        </w:rPr>
      </w:pPr>
      <w:r w:rsidRPr="00FD58F2">
        <w:rPr>
          <w:color w:val="221F1F"/>
        </w:rPr>
        <w:t>WHAT ARE THE RISKS OF THE MODERNA COVID-19 VACCINE</w:t>
      </w:r>
      <w:r w:rsidRPr="00FD58F2">
        <w:rPr>
          <w:i/>
          <w:color w:val="221F1F"/>
        </w:rPr>
        <w:t>?</w:t>
      </w:r>
    </w:p>
    <w:p w14:paraId="2C61EF15" w14:textId="77777777" w:rsidR="005E140A" w:rsidRPr="00FD58F2" w:rsidRDefault="00AC0EDC" w:rsidP="00C34763">
      <w:pPr>
        <w:pStyle w:val="BodyText"/>
        <w:ind w:left="0"/>
      </w:pPr>
      <w:r w:rsidRPr="00FD58F2">
        <w:rPr>
          <w:color w:val="221F1F"/>
        </w:rPr>
        <w:t>Side effects that have been reported with the Moderna COVID-19 Vaccine are:</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A02C48" w:rsidRDefault="00AC0EDC" w:rsidP="00C34763">
      <w:pPr>
        <w:pStyle w:val="BodyText"/>
        <w:numPr>
          <w:ilvl w:val="0"/>
          <w:numId w:val="9"/>
        </w:numPr>
        <w:tabs>
          <w:tab w:val="left" w:pos="821"/>
        </w:tabs>
        <w:rPr>
          <w:rFonts w:eastAsiaTheme="minorEastAsia" w:cs="Times New Roman"/>
          <w:color w:val="221F1F"/>
        </w:rPr>
      </w:pPr>
      <w:r w:rsidRPr="00FD58F2">
        <w:rPr>
          <w:color w:val="221F1F"/>
        </w:rPr>
        <w:t>General side effects: fatigue, headache, muscle pain, joint pain, chills, nausea and</w:t>
      </w:r>
      <w:r w:rsidR="00FD58F2">
        <w:rPr>
          <w:color w:val="221F1F"/>
        </w:rPr>
        <w:t xml:space="preserve"> </w:t>
      </w:r>
      <w:r w:rsidRPr="00A02C48">
        <w:rPr>
          <w:rFonts w:cs="Times New Roman"/>
          <w:color w:val="221F1F"/>
        </w:rPr>
        <w:t>vomiting</w:t>
      </w:r>
      <w:r w:rsidR="4E53659B" w:rsidRPr="00A02C48">
        <w:rPr>
          <w:rFonts w:cs="Times New Roman"/>
          <w:color w:val="221F1F"/>
        </w:rPr>
        <w:t xml:space="preserve">, </w:t>
      </w:r>
      <w:r w:rsidRPr="00A02C48">
        <w:rPr>
          <w:rFonts w:cs="Times New Roman"/>
          <w:color w:val="221F1F"/>
        </w:rPr>
        <w:t xml:space="preserve">and </w:t>
      </w:r>
      <w:r w:rsidR="008E72D2" w:rsidRPr="00A02C48">
        <w:rPr>
          <w:rFonts w:cs="Times New Roman"/>
          <w:color w:val="221F1F"/>
        </w:rPr>
        <w:t>fever</w:t>
      </w:r>
      <w:r w:rsidRPr="00A02C48">
        <w:rPr>
          <w:rFonts w:cs="Times New Roman"/>
          <w:color w:val="221F1F"/>
        </w:rPr>
        <w:t xml:space="preserve"> </w:t>
      </w:r>
    </w:p>
    <w:p w14:paraId="7D82A6B0" w14:textId="77777777" w:rsidR="00DB5625" w:rsidRPr="00A02C48" w:rsidRDefault="00DB5625" w:rsidP="00DB5625">
      <w:pPr>
        <w:pStyle w:val="BodyText"/>
        <w:tabs>
          <w:tab w:val="left" w:pos="821"/>
        </w:tabs>
        <w:ind w:left="720"/>
        <w:rPr>
          <w:rFonts w:eastAsiaTheme="minorEastAsia" w:cs="Times New Roman"/>
          <w:color w:val="221F1F"/>
        </w:rPr>
      </w:pPr>
    </w:p>
    <w:p w14:paraId="2EEBCEE2" w14:textId="5EE4C9DC" w:rsidR="00B07033" w:rsidRPr="00A02C48" w:rsidRDefault="00B07033" w:rsidP="00C054E8">
      <w:pPr>
        <w:pStyle w:val="Default"/>
        <w:rPr>
          <w:rFonts w:ascii="Times New Roman" w:hAnsi="Times New Roman" w:cs="Times New Roman"/>
        </w:rPr>
      </w:pPr>
      <w:r w:rsidRPr="00A02C48">
        <w:rPr>
          <w:rFonts w:ascii="Times New Roman" w:hAnsi="Times New Roman" w:cs="Times New Roman"/>
        </w:rPr>
        <w:t xml:space="preserve">There is a remote chance that 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could cause a severe allergic reaction. A severe allergic reaction would usually occur within a few minutes to one hour after getting a dose of </w:t>
      </w:r>
      <w:r w:rsidR="004A7BD5" w:rsidRPr="00A02C48">
        <w:rPr>
          <w:rFonts w:ascii="Times New Roman" w:hAnsi="Times New Roman" w:cs="Times New Roman"/>
        </w:rPr>
        <w:t xml:space="preserve">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Signs of a severe allergic reaction can include: </w:t>
      </w:r>
    </w:p>
    <w:p w14:paraId="276C85ED" w14:textId="6754561B"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Difficulty breathing </w:t>
      </w:r>
    </w:p>
    <w:p w14:paraId="095A9610" w14:textId="297837A8"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Swelling of your face and throat </w:t>
      </w:r>
    </w:p>
    <w:p w14:paraId="733BA9CB" w14:textId="03FBE673"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fast heartbeat </w:t>
      </w:r>
    </w:p>
    <w:p w14:paraId="52EDC39C" w14:textId="71C48904"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bad rash all over your body </w:t>
      </w:r>
    </w:p>
    <w:p w14:paraId="0676230C" w14:textId="1BC943FC"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Dizziness and weakness </w:t>
      </w:r>
    </w:p>
    <w:p w14:paraId="2C61EF1A" w14:textId="1F41A74D" w:rsidR="005E140A" w:rsidRPr="00A02C48"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14" w:name="WHAT_IF_I_DECIDE_NOT_TO_GET_THE_MODERNA_"/>
      <w:bookmarkEnd w:id="14"/>
      <w:r w:rsidRPr="00FD58F2">
        <w:rPr>
          <w:color w:val="221F1F"/>
        </w:rPr>
        <w:t>clinical trials.</w:t>
      </w:r>
    </w:p>
    <w:p w14:paraId="2C61EF1C" w14:textId="33326247" w:rsidR="005E140A" w:rsidRPr="004027B1" w:rsidRDefault="005E140A" w:rsidP="00C34763">
      <w:pPr>
        <w:rPr>
          <w:rFonts w:ascii="Times New Roman" w:eastAsia="Times New Roman" w:hAnsi="Times New Roman" w:cs="Times New Roman"/>
          <w:sz w:val="24"/>
          <w:szCs w:val="24"/>
        </w:rPr>
      </w:pPr>
    </w:p>
    <w:p w14:paraId="6F1CAD78"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b/>
          <w:bCs/>
        </w:rPr>
        <w:t xml:space="preserve">WHAT SHOULD I DO ABOUT SIDE EFFECTS? </w:t>
      </w:r>
    </w:p>
    <w:p w14:paraId="3A37BB2C"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rPr>
        <w:t xml:space="preserve">If you experience a severe allergic reaction, call 9-1-1, or go to the nearest hospital. </w:t>
      </w:r>
    </w:p>
    <w:p w14:paraId="748783E3" w14:textId="77777777" w:rsidR="003A7227" w:rsidRPr="004027B1" w:rsidRDefault="003A7227" w:rsidP="001123FB">
      <w:pPr>
        <w:pStyle w:val="Default"/>
        <w:rPr>
          <w:rFonts w:ascii="Times New Roman" w:hAnsi="Times New Roman" w:cs="Times New Roman"/>
        </w:rPr>
      </w:pPr>
    </w:p>
    <w:p w14:paraId="2EF11935" w14:textId="12BB954A" w:rsidR="001123FB" w:rsidRPr="004027B1" w:rsidRDefault="001123FB" w:rsidP="001123FB">
      <w:pPr>
        <w:rPr>
          <w:rFonts w:ascii="Times New Roman" w:eastAsia="Times New Roman" w:hAnsi="Times New Roman" w:cs="Times New Roman"/>
          <w:sz w:val="24"/>
          <w:szCs w:val="24"/>
        </w:rPr>
      </w:pPr>
      <w:r w:rsidRPr="004027B1">
        <w:rPr>
          <w:rFonts w:ascii="Times New Roman" w:hAnsi="Times New Roman" w:cs="Times New Roman"/>
          <w:sz w:val="24"/>
          <w:szCs w:val="24"/>
        </w:rPr>
        <w:t>Call the vaccination provider or your healthcare provider if you have any side effects that bother you or do not go away</w:t>
      </w:r>
      <w:r w:rsidR="00391B7C" w:rsidRPr="004027B1">
        <w:rPr>
          <w:rFonts w:ascii="Times New Roman" w:hAnsi="Times New Roman" w:cs="Times New Roman"/>
          <w:sz w:val="24"/>
          <w:szCs w:val="24"/>
        </w:rPr>
        <w:t>.</w:t>
      </w:r>
    </w:p>
    <w:p w14:paraId="073764C7" w14:textId="2DDC5A36" w:rsidR="001123FB" w:rsidRPr="004027B1" w:rsidRDefault="001123FB" w:rsidP="00C34763">
      <w:pPr>
        <w:rPr>
          <w:rFonts w:ascii="Times New Roman" w:eastAsia="Times New Roman" w:hAnsi="Times New Roman" w:cs="Times New Roman"/>
          <w:sz w:val="24"/>
          <w:szCs w:val="24"/>
        </w:rPr>
      </w:pPr>
    </w:p>
    <w:p w14:paraId="4481D0EB" w14:textId="169CB496" w:rsidR="00040A2E" w:rsidRPr="004027B1" w:rsidRDefault="00040A2E" w:rsidP="00040A2E">
      <w:pPr>
        <w:pStyle w:val="Default"/>
        <w:rPr>
          <w:rFonts w:ascii="Times New Roman" w:hAnsi="Times New Roman" w:cs="Times New Roman"/>
        </w:rPr>
      </w:pPr>
      <w:r w:rsidRPr="004027B1">
        <w:rPr>
          <w:rFonts w:ascii="Times New Roman" w:hAnsi="Times New Roman" w:cs="Times New Roman"/>
        </w:rPr>
        <w:t xml:space="preserve">Report vaccine side effects to </w:t>
      </w:r>
      <w:r w:rsidRPr="004027B1">
        <w:rPr>
          <w:rFonts w:ascii="Times New Roman" w:hAnsi="Times New Roman" w:cs="Times New Roman"/>
          <w:b/>
          <w:bCs/>
        </w:rPr>
        <w:t>FDA/CDC Vaccine Adverse Event Reporting System (VAERS)</w:t>
      </w:r>
      <w:r w:rsidRPr="004027B1">
        <w:rPr>
          <w:rFonts w:ascii="Times New Roman" w:hAnsi="Times New Roman" w:cs="Times New Roman"/>
        </w:rPr>
        <w:t xml:space="preserve">. The VAERS toll-free number is 1-800-822-7967 or report online to </w:t>
      </w:r>
      <w:r w:rsidRPr="004027B1">
        <w:rPr>
          <w:rFonts w:ascii="Times New Roman" w:hAnsi="Times New Roman" w:cs="Times New Roman"/>
          <w:color w:val="0000FF"/>
        </w:rPr>
        <w:t>https://vaers.hhs.gov/reportevent.html</w:t>
      </w:r>
      <w:r w:rsidRPr="004027B1">
        <w:rPr>
          <w:rFonts w:ascii="Times New Roman" w:hAnsi="Times New Roman" w:cs="Times New Roman"/>
        </w:rPr>
        <w:t>. Please include “</w:t>
      </w:r>
      <w:r w:rsidR="00530F6D" w:rsidRPr="004027B1">
        <w:rPr>
          <w:rFonts w:ascii="Times New Roman" w:hAnsi="Times New Roman" w:cs="Times New Roman"/>
        </w:rPr>
        <w:t xml:space="preserve">Moderna </w:t>
      </w:r>
      <w:r w:rsidRPr="004027B1">
        <w:rPr>
          <w:rFonts w:ascii="Times New Roman" w:hAnsi="Times New Roman" w:cs="Times New Roman"/>
        </w:rPr>
        <w:t xml:space="preserve">COVID-19 Vaccine EUA” in the first line of box #18 of the report form. </w:t>
      </w:r>
    </w:p>
    <w:p w14:paraId="74D5C55C" w14:textId="77777777" w:rsidR="00316803" w:rsidRPr="004027B1" w:rsidRDefault="00316803" w:rsidP="001B4708">
      <w:pPr>
        <w:pStyle w:val="BodyText"/>
        <w:ind w:left="0"/>
        <w:rPr>
          <w:rFonts w:cs="Times New Roman"/>
          <w:color w:val="221F1F"/>
        </w:rPr>
      </w:pPr>
    </w:p>
    <w:p w14:paraId="50568718" w14:textId="77777777" w:rsidR="00B01BDF" w:rsidRPr="004027B1" w:rsidRDefault="00B01BDF" w:rsidP="00B01BDF">
      <w:pPr>
        <w:pStyle w:val="BodyText"/>
        <w:ind w:left="0"/>
        <w:rPr>
          <w:rFonts w:cs="Times New Roman"/>
          <w:color w:val="221F1F"/>
        </w:rPr>
      </w:pPr>
      <w:r w:rsidRPr="004027B1">
        <w:rPr>
          <w:rFonts w:cs="Times New Roman"/>
          <w:color w:val="221F1F"/>
        </w:rPr>
        <w:t>In addition, you can report side effects to Moderna at 1-866-MODERNA (1-866-663-3762).</w:t>
      </w:r>
    </w:p>
    <w:p w14:paraId="0119DB00" w14:textId="1A62E288" w:rsidR="001B4708" w:rsidRPr="003B0196" w:rsidRDefault="001B4708" w:rsidP="00040A2E">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15" w:name="ARE_OTHER_CHOICES_AVAILABLE_FOR_PREVENTI"/>
      <w:bookmarkEnd w:id="15"/>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6D470C41"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6" w:name="CAN_I_RECEIVE_THE_MODERNA_COVID-19_VACCI"/>
      <w:bookmarkEnd w:id="16"/>
      <w:r w:rsidR="004B26B4">
        <w:rPr>
          <w:color w:val="221F1F"/>
        </w:rPr>
        <w:t>O</w:t>
      </w:r>
      <w:r w:rsidR="00363042">
        <w:rPr>
          <w:color w:val="221F1F"/>
        </w:rPr>
        <w:t xml:space="preserve">ther vaccines </w:t>
      </w:r>
      <w:r w:rsidR="000C3E16">
        <w:rPr>
          <w:color w:val="221F1F"/>
        </w:rPr>
        <w:t xml:space="preserve">to prevent COVID-19 </w:t>
      </w:r>
      <w:r w:rsidR="004B26B4">
        <w:rPr>
          <w:color w:val="221F1F"/>
        </w:rPr>
        <w:t xml:space="preserve">may be </w:t>
      </w:r>
      <w:r w:rsidR="000561F5">
        <w:rPr>
          <w:color w:val="221F1F"/>
        </w:rPr>
        <w:t xml:space="preserve">available under Emergency Use </w:t>
      </w:r>
      <w:r w:rsidR="002623CB">
        <w:rPr>
          <w:color w:val="221F1F"/>
        </w:rPr>
        <w:t>Authorization</w:t>
      </w:r>
      <w:r w:rsidRPr="00FD58F2">
        <w:rPr>
          <w:color w:val="221F1F"/>
        </w:rPr>
        <w:t>.</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7" w:name="WHAT_IF_I_AM_PREGNANT_OR_BREASTFEEDING?"/>
      <w:bookmarkEnd w:id="17"/>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8" w:name="WILL_THE_MODERNA_COVID-19_VACCINE_GIVE_M"/>
      <w:bookmarkEnd w:id="18"/>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19" w:name="KEEP_YOUR_VACCINATION_CARD"/>
      <w:bookmarkEnd w:id="19"/>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4E90FCE8" w:rsidR="005E140A" w:rsidRDefault="00AC0EDC">
      <w:pPr>
        <w:keepNext/>
        <w:widowControl/>
        <w:tabs>
          <w:tab w:val="left" w:pos="1140"/>
        </w:tabs>
        <w:rPr>
          <w:rFonts w:ascii="Times New Roman" w:hAnsi="Times New Roman" w:cs="Times New Roman"/>
          <w:bCs/>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 xml:space="preserve">f </w:t>
      </w:r>
      <w:ins w:id="20" w:author="Author">
        <w:r w:rsidR="004027B1">
          <w:rPr>
            <w:rFonts w:ascii="Times New Roman" w:hAnsi="Times New Roman" w:cs="Times New Roman"/>
            <w:color w:val="221F1F"/>
            <w:sz w:val="24"/>
            <w:szCs w:val="24"/>
          </w:rPr>
          <w:t xml:space="preserve">the </w:t>
        </w:r>
      </w:ins>
      <w:r w:rsidR="003D6EC8" w:rsidRPr="00FD58F2">
        <w:rPr>
          <w:rFonts w:ascii="Times New Roman" w:hAnsi="Times New Roman" w:cs="Times New Roman"/>
          <w:color w:val="221F1F"/>
          <w:sz w:val="24"/>
          <w:szCs w:val="24"/>
        </w:rPr>
        <w:t>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77238E2A" w14:textId="2A11DBC4" w:rsidR="007608DF" w:rsidRDefault="007608DF">
      <w:pPr>
        <w:keepNext/>
        <w:widowControl/>
        <w:tabs>
          <w:tab w:val="left" w:pos="1140"/>
        </w:tabs>
        <w:rPr>
          <w:rFonts w:ascii="Times New Roman" w:hAnsi="Times New Roman" w:cs="Times New Roman"/>
          <w:bCs/>
          <w:sz w:val="24"/>
          <w:szCs w:val="24"/>
        </w:rPr>
      </w:pPr>
    </w:p>
    <w:p w14:paraId="708B6D62" w14:textId="68B1458E" w:rsidR="007608DF" w:rsidRPr="002E356D" w:rsidRDefault="007608DF">
      <w:pPr>
        <w:keepNext/>
        <w:widowControl/>
        <w:tabs>
          <w:tab w:val="left" w:pos="1140"/>
        </w:tabs>
        <w:rPr>
          <w:rFonts w:ascii="Times New Roman" w:hAnsi="Times New Roman" w:cs="Times New Roman"/>
          <w:b/>
          <w:bCs/>
          <w:sz w:val="24"/>
          <w:szCs w:val="24"/>
        </w:rPr>
      </w:pPr>
      <w:r w:rsidRPr="002E356D">
        <w:rPr>
          <w:rFonts w:ascii="Times New Roman" w:hAnsi="Times New Roman" w:cs="Times New Roman"/>
          <w:b/>
          <w:bCs/>
          <w:sz w:val="24"/>
          <w:szCs w:val="24"/>
        </w:rPr>
        <w:t xml:space="preserve">ADDITIONAL </w:t>
      </w:r>
      <w:r w:rsidR="008B76B6" w:rsidRPr="002E356D">
        <w:rPr>
          <w:rFonts w:ascii="Times New Roman" w:hAnsi="Times New Roman" w:cs="Times New Roman"/>
          <w:b/>
          <w:bCs/>
          <w:sz w:val="24"/>
          <w:szCs w:val="24"/>
        </w:rPr>
        <w:t>INFORMATION</w:t>
      </w:r>
    </w:p>
    <w:p w14:paraId="179346EC" w14:textId="4E8980EF" w:rsidR="008B76B6" w:rsidRDefault="007E7447" w:rsidP="004027B1">
      <w:pPr>
        <w:pStyle w:val="BodyText"/>
        <w:tabs>
          <w:tab w:val="left" w:pos="821"/>
        </w:tabs>
        <w:ind w:left="0"/>
        <w:jc w:val="both"/>
        <w:rPr>
          <w:rFonts w:cs="Times New Roman"/>
          <w:color w:val="000000" w:themeColor="text1"/>
        </w:rPr>
      </w:pPr>
      <w:r>
        <w:rPr>
          <w:rFonts w:cs="Times New Roman"/>
          <w:color w:val="000000" w:themeColor="text1"/>
        </w:rPr>
        <w:t>If you have questions</w:t>
      </w:r>
      <w:ins w:id="21" w:author="Author">
        <w:r w:rsidR="00677654">
          <w:rPr>
            <w:rFonts w:cs="Times New Roman"/>
            <w:color w:val="000000" w:themeColor="text1"/>
          </w:rPr>
          <w:t>,</w:t>
        </w:r>
      </w:ins>
      <w:r>
        <w:rPr>
          <w:rFonts w:cs="Times New Roman"/>
          <w:color w:val="000000" w:themeColor="text1"/>
        </w:rPr>
        <w:t xml:space="preserve"> </w:t>
      </w:r>
      <w:r w:rsidR="008B76B6" w:rsidRPr="002E5C4B">
        <w:rPr>
          <w:rFonts w:cs="Times New Roman"/>
          <w:color w:val="000000" w:themeColor="text1"/>
        </w:rPr>
        <w:t>visit the website or call the telephone number provided below.</w:t>
      </w:r>
    </w:p>
    <w:p w14:paraId="104BB5B0" w14:textId="77777777" w:rsidR="004027B1" w:rsidRPr="00FD58F2" w:rsidRDefault="004027B1" w:rsidP="004027B1">
      <w:pPr>
        <w:pStyle w:val="BodyText"/>
        <w:tabs>
          <w:tab w:val="left" w:pos="821"/>
        </w:tabs>
        <w:ind w:left="0"/>
        <w:jc w:val="both"/>
        <w:rPr>
          <w:rFonts w:cs="Times New Roman"/>
          <w:color w:val="000000" w:themeColor="text1"/>
        </w:rPr>
      </w:pPr>
    </w:p>
    <w:p w14:paraId="08147E04" w14:textId="4385CE7E" w:rsidR="008B76B6" w:rsidRPr="002E356D" w:rsidRDefault="008B76B6" w:rsidP="004027B1">
      <w:pPr>
        <w:tabs>
          <w:tab w:val="left" w:pos="821"/>
        </w:tabs>
        <w:jc w:val="both"/>
        <w:rPr>
          <w:rFonts w:ascii="Times New Roman" w:eastAsia="Times New Roman" w:hAnsi="Times New Roman" w:cs="Times New Roman"/>
          <w:color w:val="000000" w:themeColor="text1"/>
          <w:sz w:val="24"/>
          <w:szCs w:val="24"/>
        </w:rPr>
      </w:pPr>
      <w:r w:rsidRPr="002E356D">
        <w:rPr>
          <w:rFonts w:ascii="Times New Roman" w:eastAsia="Times New Roman" w:hAnsi="Times New Roman" w:cs="Times New Roman"/>
          <w:color w:val="000000" w:themeColor="text1"/>
          <w:sz w:val="24"/>
          <w:szCs w:val="24"/>
        </w:rPr>
        <w:t>To access the most recent Fact Sheets, please scan the QR code provided below.</w:t>
      </w:r>
    </w:p>
    <w:p w14:paraId="15330E5C" w14:textId="77777777" w:rsidR="008B76B6" w:rsidRPr="00FD58F2" w:rsidRDefault="008B76B6" w:rsidP="002E356D">
      <w:pPr>
        <w:tabs>
          <w:tab w:val="left" w:pos="821"/>
        </w:tabs>
        <w:ind w:left="360"/>
        <w:jc w:val="both"/>
        <w:rPr>
          <w:rFonts w:ascii="Times New Roman" w:eastAsia="Times New Roman" w:hAnsi="Times New Roman" w:cs="Times New Roman"/>
          <w:color w:val="000000" w:themeColor="text1"/>
          <w:sz w:val="24"/>
          <w:szCs w:val="24"/>
        </w:rPr>
      </w:pPr>
    </w:p>
    <w:tbl>
      <w:tblPr>
        <w:tblStyle w:val="TableGrid"/>
        <w:tblW w:w="9360" w:type="dxa"/>
        <w:tblLayout w:type="fixed"/>
        <w:tblLook w:val="04A0" w:firstRow="1" w:lastRow="0" w:firstColumn="1" w:lastColumn="0" w:noHBand="0" w:noVBand="1"/>
      </w:tblPr>
      <w:tblGrid>
        <w:gridCol w:w="4680"/>
        <w:gridCol w:w="4680"/>
      </w:tblGrid>
      <w:tr w:rsidR="008B76B6" w14:paraId="1FF16DE2" w14:textId="77777777" w:rsidTr="00D35629">
        <w:tc>
          <w:tcPr>
            <w:tcW w:w="4680" w:type="dxa"/>
          </w:tcPr>
          <w:p w14:paraId="62BAAE05"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 website</w:t>
            </w:r>
          </w:p>
        </w:tc>
        <w:tc>
          <w:tcPr>
            <w:tcW w:w="4680" w:type="dxa"/>
          </w:tcPr>
          <w:p w14:paraId="2EB2E469"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008B76B6" w14:paraId="50A629E3" w14:textId="77777777" w:rsidTr="00D35629">
        <w:tc>
          <w:tcPr>
            <w:tcW w:w="4680" w:type="dxa"/>
          </w:tcPr>
          <w:p w14:paraId="0C11337F" w14:textId="77777777" w:rsidR="008B76B6" w:rsidRPr="001A7468" w:rsidRDefault="008B76B6" w:rsidP="00350ADB">
            <w:pPr>
              <w:pStyle w:val="BodyText"/>
              <w:ind w:left="0"/>
              <w:jc w:val="center"/>
              <w:rPr>
                <w:rStyle w:val="Hyperlink"/>
              </w:rPr>
            </w:pPr>
            <w:r w:rsidRPr="001A7468">
              <w:rPr>
                <w:rStyle w:val="Hyperlink"/>
              </w:rPr>
              <w:t>www.modernatx.com/covid19vaccine-eua</w:t>
            </w:r>
          </w:p>
          <w:p w14:paraId="0AF1520D" w14:textId="0398001D" w:rsidR="008B76B6" w:rsidRDefault="6CE64933" w:rsidP="00350ADB">
            <w:pPr>
              <w:jc w:val="center"/>
              <w:rPr>
                <w:rFonts w:ascii="Times New Roman" w:hAnsi="Times New Roman" w:cs="Times New Roman"/>
                <w:sz w:val="24"/>
                <w:szCs w:val="24"/>
              </w:rPr>
            </w:pPr>
            <w:r>
              <w:rPr>
                <w:noProof/>
              </w:rPr>
              <w:drawing>
                <wp:inline distT="0" distB="0" distL="0" distR="0" wp14:anchorId="60A15F89" wp14:editId="3C8E71C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680" w:type="dxa"/>
          </w:tcPr>
          <w:p w14:paraId="66E57810" w14:textId="77777777" w:rsidR="008B76B6" w:rsidRDefault="008B76B6" w:rsidP="00350ADB">
            <w:pPr>
              <w:pStyle w:val="BodyText"/>
              <w:ind w:left="0"/>
              <w:jc w:val="center"/>
              <w:rPr>
                <w:color w:val="221F1F"/>
              </w:rPr>
            </w:pPr>
            <w:r w:rsidRPr="6C9E9822">
              <w:rPr>
                <w:color w:val="221F1F"/>
              </w:rPr>
              <w:t>1-866-MODERNA</w:t>
            </w:r>
          </w:p>
          <w:p w14:paraId="0C3BF8A0" w14:textId="77777777" w:rsidR="008B76B6" w:rsidRDefault="008B76B6" w:rsidP="00350ADB">
            <w:pPr>
              <w:pStyle w:val="BodyText"/>
              <w:ind w:left="0"/>
              <w:jc w:val="center"/>
              <w:rPr>
                <w:color w:val="221F1F"/>
              </w:rPr>
            </w:pPr>
            <w:r w:rsidRPr="6C9E9822">
              <w:rPr>
                <w:color w:val="221F1F"/>
              </w:rPr>
              <w:t>(1-866-663-3762)</w:t>
            </w:r>
          </w:p>
          <w:p w14:paraId="73BDBA6F" w14:textId="77777777" w:rsidR="008B76B6" w:rsidRDefault="008B76B6" w:rsidP="00350ADB">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749A14F" w14:textId="77777777" w:rsidR="004027B1" w:rsidRDefault="004027B1" w:rsidP="00D35629">
      <w:pPr>
        <w:pStyle w:val="Heading1"/>
        <w:ind w:left="0"/>
        <w:rPr>
          <w:color w:val="221F1F"/>
        </w:rPr>
      </w:pPr>
    </w:p>
    <w:p w14:paraId="1D2B73FE" w14:textId="3FB0A8D4" w:rsidR="00D35629" w:rsidRPr="00FD58F2" w:rsidRDefault="00D35629" w:rsidP="00D35629">
      <w:pPr>
        <w:pStyle w:val="Heading1"/>
        <w:ind w:left="0"/>
        <w:rPr>
          <w:b w:val="0"/>
          <w:bCs w:val="0"/>
        </w:rPr>
      </w:pPr>
      <w:r w:rsidRPr="00FD58F2">
        <w:rPr>
          <w:color w:val="221F1F"/>
        </w:rPr>
        <w:t>HOW CAN I LEARN MORE?</w:t>
      </w:r>
    </w:p>
    <w:p w14:paraId="270DA460" w14:textId="77777777" w:rsidR="00D35629" w:rsidRPr="00FD58F2" w:rsidRDefault="00D35629" w:rsidP="00D35629">
      <w:pPr>
        <w:pStyle w:val="BodyText"/>
        <w:numPr>
          <w:ilvl w:val="0"/>
          <w:numId w:val="11"/>
        </w:numPr>
        <w:tabs>
          <w:tab w:val="left" w:pos="821"/>
        </w:tabs>
      </w:pPr>
      <w:r w:rsidRPr="00FD58F2">
        <w:t>Ask the vaccination provider</w:t>
      </w:r>
    </w:p>
    <w:p w14:paraId="5167CD31" w14:textId="77777777" w:rsidR="00D35629" w:rsidRPr="00FD58F2" w:rsidRDefault="00D35629" w:rsidP="00D35629">
      <w:pPr>
        <w:pStyle w:val="BodyText"/>
        <w:numPr>
          <w:ilvl w:val="0"/>
          <w:numId w:val="11"/>
        </w:numPr>
        <w:tabs>
          <w:tab w:val="left" w:pos="821"/>
        </w:tabs>
      </w:pPr>
      <w:r w:rsidRPr="00FD58F2">
        <w:t xml:space="preserve">Visit CDC at </w:t>
      </w:r>
      <w:r w:rsidRPr="001A7468">
        <w:rPr>
          <w:rStyle w:val="Hyperlink"/>
        </w:rPr>
        <w:t>https://www.cdc.gov/coronavirus/2019-ncov/index.html</w:t>
      </w:r>
    </w:p>
    <w:p w14:paraId="1637B43C" w14:textId="77777777" w:rsidR="00D35629" w:rsidRPr="00FD58F2" w:rsidRDefault="00D35629" w:rsidP="00D35629">
      <w:pPr>
        <w:pStyle w:val="BodyText"/>
        <w:numPr>
          <w:ilvl w:val="0"/>
          <w:numId w:val="11"/>
        </w:numPr>
        <w:tabs>
          <w:tab w:val="left" w:pos="821"/>
        </w:tabs>
      </w:pPr>
      <w:r>
        <w:t>Visit FDA a</w:t>
      </w:r>
      <w:r w:rsidRPr="001A7468">
        <w:t xml:space="preserve">t </w:t>
      </w:r>
      <w:r w:rsidRPr="001A7468">
        <w:rPr>
          <w:rStyle w:val="Hyperlink"/>
        </w:rPr>
        <w:t>https://www.fda.gov/emergency-preparedness-and-response/mcm-legal- regulatory-and-policy-framework/emergency-use-authorization</w:t>
      </w:r>
    </w:p>
    <w:p w14:paraId="720A16B2" w14:textId="77777777" w:rsidR="00D35629" w:rsidRPr="00FD58F2" w:rsidRDefault="00D35629" w:rsidP="00D35629">
      <w:pPr>
        <w:pStyle w:val="BodyText"/>
        <w:numPr>
          <w:ilvl w:val="0"/>
          <w:numId w:val="11"/>
        </w:numPr>
        <w:tabs>
          <w:tab w:val="left" w:pos="821"/>
        </w:tabs>
      </w:pPr>
      <w:r w:rsidRPr="00FD58F2">
        <w:rPr>
          <w:color w:val="221F1F"/>
        </w:rPr>
        <w:t>Contact your state or local public health department</w:t>
      </w:r>
    </w:p>
    <w:p w14:paraId="10AA357B" w14:textId="2573FF7F" w:rsidR="005E140A" w:rsidRPr="00FD58F2" w:rsidDel="001B4708" w:rsidRDefault="005E140A" w:rsidP="6C9E9822">
      <w:pPr>
        <w:pStyle w:val="BodyText"/>
        <w:ind w:left="0"/>
        <w:rPr>
          <w:color w:val="221F1F"/>
        </w:rPr>
      </w:pPr>
      <w:bookmarkStart w:id="22" w:name="SERIOUS_SIDE_EFFECTS"/>
      <w:bookmarkStart w:id="23" w:name="WHAT_SHOULD_I_DO_ABOUT_SIDE_EFFECTS?"/>
      <w:bookmarkEnd w:id="22"/>
      <w:bookmarkEnd w:id="23"/>
    </w:p>
    <w:p w14:paraId="2C61EF3E" w14:textId="5F6CA788" w:rsidR="005E140A" w:rsidDel="004027B1" w:rsidRDefault="51C0BE74">
      <w:pPr>
        <w:pStyle w:val="BodyText"/>
        <w:ind w:left="0"/>
        <w:rPr>
          <w:del w:id="24" w:author="Author"/>
          <w:color w:val="221F1F"/>
        </w:rPr>
      </w:pPr>
      <w:commentRangeStart w:id="25"/>
      <w:del w:id="26" w:author="Author">
        <w:r w:rsidRPr="6C9E9822" w:rsidDel="004027B1">
          <w:rPr>
            <w:color w:val="221F1F"/>
          </w:rPr>
          <w:delText xml:space="preserve">In addition, </w:delText>
        </w:r>
        <w:r w:rsidR="37FEECFA" w:rsidRPr="6C9E9822" w:rsidDel="004027B1">
          <w:rPr>
            <w:color w:val="221F1F"/>
          </w:rPr>
          <w:delText>y</w:delText>
        </w:r>
        <w:r w:rsidR="00AC0EDC" w:rsidRPr="6C9E9822" w:rsidDel="004027B1">
          <w:rPr>
            <w:color w:val="221F1F"/>
          </w:rPr>
          <w:delText>ou</w:delText>
        </w:r>
        <w:r w:rsidR="00AC0EDC" w:rsidRPr="00FD58F2" w:rsidDel="004027B1">
          <w:rPr>
            <w:color w:val="221F1F"/>
          </w:rPr>
          <w:delText xml:space="preserve"> can report side effects to Moderna</w:delText>
        </w:r>
        <w:r w:rsidR="0FC55817" w:rsidRPr="6C9E9822" w:rsidDel="004027B1">
          <w:rPr>
            <w:color w:val="221F1F"/>
          </w:rPr>
          <w:delText xml:space="preserve"> at </w:delText>
        </w:r>
        <w:r w:rsidR="5B33C888" w:rsidRPr="6C9E9822" w:rsidDel="004027B1">
          <w:rPr>
            <w:color w:val="221F1F"/>
          </w:rPr>
          <w:delText>1-866-MODERNA (1-866-663-3762)</w:delText>
        </w:r>
        <w:r w:rsidR="0FC55817" w:rsidRPr="6C9E9822" w:rsidDel="004027B1">
          <w:rPr>
            <w:color w:val="221F1F"/>
          </w:rPr>
          <w:delText>.</w:delText>
        </w:r>
      </w:del>
      <w:commentRangeEnd w:id="25"/>
      <w:r w:rsidR="004E0909">
        <w:rPr>
          <w:rStyle w:val="CommentReference"/>
          <w:rFonts w:asciiTheme="minorHAnsi" w:eastAsiaTheme="minorHAnsi" w:hAnsiTheme="minorHAnsi"/>
        </w:rPr>
        <w:commentReference w:id="25"/>
      </w:r>
    </w:p>
    <w:p w14:paraId="512C246A" w14:textId="6663FCDF" w:rsidR="004027B1" w:rsidRPr="00FD58F2" w:rsidDel="004027B1" w:rsidRDefault="004027B1">
      <w:pPr>
        <w:pStyle w:val="BodyText"/>
        <w:ind w:left="0"/>
        <w:rPr>
          <w:del w:id="27" w:author="Author"/>
          <w:color w:val="221F1F"/>
        </w:rPr>
      </w:pPr>
    </w:p>
    <w:p w14:paraId="58A147DA" w14:textId="24E8E981" w:rsidR="005E140A" w:rsidRPr="00FD58F2" w:rsidRDefault="1C9D159E">
      <w:pPr>
        <w:pStyle w:val="Heading1"/>
        <w:ind w:left="0"/>
        <w:rPr>
          <w:b w:val="0"/>
          <w:bCs w:val="0"/>
        </w:rPr>
      </w:pPr>
      <w:bookmarkStart w:id="28" w:name="HOW_CAN_I_LEARN_MORE?"/>
      <w:bookmarkStart w:id="29" w:name="WHAT_IS_THE_COUNTERMEASURES_INJURY_COMPE"/>
      <w:bookmarkEnd w:id="28"/>
      <w:bookmarkEnd w:id="29"/>
      <w:r w:rsidRPr="6C9E9822">
        <w:rPr>
          <w:color w:val="221F1F"/>
        </w:rPr>
        <w:t xml:space="preserve">WHERE WILL MY VACCINATION INFORMATION BE RECORDED? </w:t>
      </w:r>
    </w:p>
    <w:p w14:paraId="5241EF3B" w14:textId="7FF59010" w:rsidR="005E140A" w:rsidRPr="00FD58F2" w:rsidRDefault="1C9D159E" w:rsidP="001D1E12">
      <w:pPr>
        <w:pStyle w:val="Heading1"/>
        <w:ind w:left="0"/>
        <w:rPr>
          <w:color w:val="221F1F"/>
        </w:rPr>
      </w:pPr>
      <w:r w:rsidRPr="6C9E9822">
        <w:rPr>
          <w:b w:val="0"/>
          <w:bCs w:val="0"/>
          <w:color w:val="221F1F"/>
        </w:rPr>
        <w:t>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w:t>
      </w:r>
      <w:ins w:id="30" w:author="Author">
        <w:r w:rsidR="004027B1">
          <w:rPr>
            <w:b w:val="0"/>
            <w:bCs w:val="0"/>
            <w:color w:val="221F1F"/>
          </w:rPr>
          <w:t>,</w:t>
        </w:r>
      </w:ins>
      <w:r w:rsidRPr="6C9E9822">
        <w:rPr>
          <w:b w:val="0"/>
          <w:bCs w:val="0"/>
          <w:color w:val="221F1F"/>
        </w:rPr>
        <w:t xml:space="preserve">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0AA4B292" w:rsidR="002D21CF" w:rsidRDefault="002D21CF">
      <w:pPr>
        <w:pStyle w:val="BodyText"/>
        <w:ind w:left="0"/>
        <w:rPr>
          <w:color w:val="221F1F"/>
        </w:rPr>
      </w:pPr>
      <w:r w:rsidRPr="002D21CF">
        <w:rPr>
          <w:color w:val="221F1F"/>
        </w:rPr>
        <w:t xml:space="preserve">The Countermeasures Injury Compensation Program </w:t>
      </w:r>
      <w:r>
        <w:rPr>
          <w:color w:val="221F1F"/>
        </w:rPr>
        <w:t>(CICP)</w:t>
      </w:r>
      <w:ins w:id="31" w:author="Author">
        <w:r w:rsidR="004027B1">
          <w:rPr>
            <w:color w:val="221F1F"/>
          </w:rPr>
          <w:t xml:space="preserve"> </w:t>
        </w:r>
      </w:ins>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77777777" w:rsidR="005E140A" w:rsidRPr="00FD58F2" w:rsidRDefault="005E140A">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0AEE2132" w:rsidR="005E140A" w:rsidRPr="00FD58F2" w:rsidRDefault="00AC0EDC">
      <w:pPr>
        <w:pStyle w:val="BodyText"/>
        <w:ind w:left="0"/>
      </w:pPr>
      <w:r w:rsidRPr="00FD58F2">
        <w:rPr>
          <w:color w:val="221F1F"/>
        </w:rPr>
        <w:t xml:space="preserve">The United States FDA has made </w:t>
      </w:r>
      <w:ins w:id="32" w:author="Author">
        <w:r w:rsidR="004027B1">
          <w:rPr>
            <w:color w:val="221F1F"/>
          </w:rPr>
          <w:t xml:space="preserve">the </w:t>
        </w:r>
      </w:ins>
      <w:r w:rsidRPr="00FD58F2">
        <w:rPr>
          <w:color w:val="221F1F"/>
        </w:rPr>
        <w:t>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the scientific evidence available showing that the product may be effective to prevent COVID-19 during the COVID-19 pandemic and that the known and potential benefits of the product outweigh the known and potential risks of the product. All of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46F6FF3D" w:rsidR="005E140A" w:rsidRPr="00FD58F2" w:rsidRDefault="00AC0EDC">
      <w:pPr>
        <w:pStyle w:val="BodyText"/>
        <w:ind w:left="0"/>
      </w:pPr>
      <w:r w:rsidRPr="00FD58F2">
        <w:rPr>
          <w:color w:val="221F1F"/>
        </w:rPr>
        <w:t xml:space="preserve">The EUA for </w:t>
      </w:r>
      <w:ins w:id="33" w:author="Author">
        <w:r w:rsidR="004027B1">
          <w:rPr>
            <w:color w:val="221F1F"/>
          </w:rPr>
          <w:t xml:space="preserve">the </w:t>
        </w:r>
      </w:ins>
      <w:r w:rsidRPr="00FD58F2">
        <w:rPr>
          <w:color w:val="221F1F"/>
        </w:rPr>
        <w:t>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5FFEEB2" w:rsidR="00387DB0" w:rsidRDefault="00AC0EDC">
      <w:pPr>
        <w:pStyle w:val="BodyText"/>
        <w:ind w:left="0"/>
      </w:pPr>
      <w:r w:rsidRPr="00FD58F2">
        <w:t>©2020 Moderna,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18D64BE8" w14:textId="690059CF" w:rsidR="006B31DB" w:rsidRDefault="00AC0EDC" w:rsidP="006B31DB">
      <w:pPr>
        <w:pStyle w:val="BodyText"/>
        <w:ind w:left="0"/>
      </w:pPr>
      <w:r w:rsidRPr="00FD58F2">
        <w:t xml:space="preserve">Revised: </w:t>
      </w:r>
      <w:del w:id="34" w:author="Author">
        <w:r w:rsidRPr="00FD58F2" w:rsidDel="004027B1">
          <w:delText>00</w:delText>
        </w:r>
      </w:del>
      <w:ins w:id="35" w:author="Author">
        <w:r w:rsidR="004027B1">
          <w:t>12</w:t>
        </w:r>
      </w:ins>
      <w:r w:rsidRPr="00FD58F2">
        <w:t>/2020</w:t>
      </w:r>
    </w:p>
    <w:p w14:paraId="33C8AA18" w14:textId="6966F147" w:rsidR="006B31DB" w:rsidRPr="006B31DB" w:rsidRDefault="006B31DB" w:rsidP="006B31DB">
      <w:pPr>
        <w:tabs>
          <w:tab w:val="left" w:pos="8258"/>
        </w:tabs>
      </w:pPr>
      <w:r w:rsidRPr="004027B1">
        <w:rPr>
          <w:noProof/>
        </w:rPr>
        <w:drawing>
          <wp:anchor distT="0" distB="0" distL="114300" distR="114300" simplePos="0" relativeHeight="251660288" behindDoc="1" locked="0" layoutInCell="1" allowOverlap="1" wp14:anchorId="3FC3909B" wp14:editId="5E8B6CBD">
            <wp:simplePos x="0" y="0"/>
            <wp:positionH relativeFrom="column">
              <wp:posOffset>2463800</wp:posOffset>
            </wp:positionH>
            <wp:positionV relativeFrom="paragraph">
              <wp:posOffset>3620770</wp:posOffset>
            </wp:positionV>
            <wp:extent cx="501650" cy="501650"/>
            <wp:effectExtent l="0" t="0" r="0" b="0"/>
            <wp:wrapTight wrapText="bothSides">
              <wp:wrapPolygon edited="0">
                <wp:start x="0" y="0"/>
                <wp:lineTo x="0" y="20506"/>
                <wp:lineTo x="20506" y="20506"/>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ID_19_Moderna_Vaccine_EUA_Recipient_Fact_Sheet.jpg"/>
                    <pic:cNvPicPr/>
                  </pic:nvPicPr>
                  <pic:blipFill>
                    <a:blip r:embed="rId11">
                      <a:extLst>
                        <a:ext uri="{28A0092B-C50C-407E-A947-70E740481C1C}">
                          <a14:useLocalDpi xmlns:a14="http://schemas.microsoft.com/office/drawing/2010/main" val="0"/>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Pr="004027B1">
        <w:rPr>
          <w:noProof/>
        </w:rPr>
        <w:drawing>
          <wp:anchor distT="0" distB="0" distL="114300" distR="114300" simplePos="0" relativeHeight="251659264" behindDoc="0" locked="0" layoutInCell="1" allowOverlap="1" wp14:anchorId="07F5BD0B" wp14:editId="5C8B1402">
            <wp:simplePos x="0" y="0"/>
            <wp:positionH relativeFrom="column">
              <wp:posOffset>2247900</wp:posOffset>
            </wp:positionH>
            <wp:positionV relativeFrom="paragraph">
              <wp:posOffset>3441065</wp:posOffset>
            </wp:positionV>
            <wp:extent cx="3924300" cy="1095375"/>
            <wp:effectExtent l="0" t="0" r="0" b="9525"/>
            <wp:wrapTight wrapText="bothSides">
              <wp:wrapPolygon edited="0">
                <wp:start x="0" y="0"/>
                <wp:lineTo x="0" y="21412"/>
                <wp:lineTo x="21495" y="21412"/>
                <wp:lineTo x="21495" y="0"/>
                <wp:lineTo x="0" y="0"/>
              </wp:wrapPolygon>
            </wp:wrapTight>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a:graphicData>
            </a:graphic>
          </wp:anchor>
        </w:drawing>
      </w:r>
    </w:p>
    <w:sectPr w:rsidR="006B31DB" w:rsidRPr="006B31DB" w:rsidSect="003B0196">
      <w:footerReference w:type="default" r:id="rId13"/>
      <w:pgSz w:w="12240" w:h="15840"/>
      <w:pgMar w:top="1440" w:right="1440" w:bottom="1440" w:left="1440" w:header="0" w:footer="1008"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hor" w:initials="A">
    <w:p w14:paraId="3430A173" w14:textId="41462104" w:rsidR="004E0909" w:rsidRDefault="004E0909">
      <w:pPr>
        <w:pStyle w:val="CommentText"/>
      </w:pPr>
      <w:r>
        <w:rPr>
          <w:rStyle w:val="CommentReference"/>
        </w:rPr>
        <w:annotationRef/>
      </w:r>
      <w:r>
        <w:t xml:space="preserve">SPONSOR COMMENT: </w:t>
      </w:r>
      <w:r w:rsidRPr="004E0909">
        <w:t>Moderna has accepted the Division’s changes as requested. There are some minor edits in tracked changes and comments where adjustments were necessary.</w:t>
      </w:r>
      <w:r>
        <w:t xml:space="preserve"> In addition, the barcode from CDC has been added at the end of the document per their direction.</w:t>
      </w:r>
    </w:p>
  </w:comment>
  <w:comment w:id="2" w:author="Author" w:initials="A">
    <w:p w14:paraId="5AE756E4" w14:textId="77777777" w:rsidR="004E0909" w:rsidRDefault="004E0909" w:rsidP="004E0909">
      <w:pPr>
        <w:pStyle w:val="CommentText"/>
      </w:pPr>
      <w:r>
        <w:rPr>
          <w:rStyle w:val="CommentReference"/>
        </w:rPr>
        <w:annotationRef/>
      </w:r>
      <w:bookmarkStart w:id="4" w:name="_Hlk58746117"/>
      <w:r>
        <w:t xml:space="preserve">FDA COMMENT: Moderna, please decide whether you prefer listing ‘the Moderna COVID -19 Vaccine’ or ‘Moderna COVID-19 Vaccine’ and please revise as applicable. </w:t>
      </w:r>
    </w:p>
    <w:p w14:paraId="77FD48CF" w14:textId="77777777" w:rsidR="004E0909" w:rsidRDefault="004E0909" w:rsidP="004E0909">
      <w:pPr>
        <w:pStyle w:val="CommentText"/>
      </w:pPr>
    </w:p>
    <w:p w14:paraId="544B94E3" w14:textId="59C2DB64" w:rsidR="004E0909" w:rsidRDefault="004E0909">
      <w:pPr>
        <w:pStyle w:val="CommentText"/>
      </w:pPr>
      <w:r>
        <w:t>SPONSOR RESPONSE: Moderna has added “the” in the noted locations for consistency in referring to the product name.</w:t>
      </w:r>
      <w:bookmarkEnd w:id="4"/>
    </w:p>
  </w:comment>
  <w:comment w:id="25" w:author="Author" w:initials="A">
    <w:p w14:paraId="341E1A0E" w14:textId="29D0083A" w:rsidR="004E0909" w:rsidRDefault="004E0909">
      <w:pPr>
        <w:pStyle w:val="CommentText"/>
      </w:pPr>
      <w:r>
        <w:rPr>
          <w:rStyle w:val="CommentReference"/>
        </w:rPr>
        <w:annotationRef/>
      </w:r>
      <w:r>
        <w:t>SPONSOR COMMENT: Moderna deleted this sentence. It appears it was not deleted from this location when the Division moved other related content to an earlier location in the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30A173" w15:done="0"/>
  <w15:commentEx w15:paraId="544B94E3" w15:done="0"/>
  <w15:commentEx w15:paraId="341E1A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30A173" w16cid:durableId="2380648C"/>
  <w16cid:commentId w16cid:paraId="544B94E3" w16cid:durableId="23806548"/>
  <w16cid:commentId w16cid:paraId="341E1A0E" w16cid:durableId="238065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06F42" w14:textId="77777777" w:rsidR="002633DA" w:rsidRDefault="002633DA">
      <w:r>
        <w:separator/>
      </w:r>
    </w:p>
  </w:endnote>
  <w:endnote w:type="continuationSeparator" w:id="0">
    <w:p w14:paraId="0AF73314" w14:textId="77777777" w:rsidR="002633DA" w:rsidRDefault="002633DA">
      <w:r>
        <w:continuationSeparator/>
      </w:r>
    </w:p>
  </w:endnote>
  <w:endnote w:type="continuationNotice" w:id="1">
    <w:p w14:paraId="6FA7CCF1" w14:textId="77777777" w:rsidR="002633DA" w:rsidRDefault="00263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EA1D" w14:textId="0E8FCBA3" w:rsidR="003B0196" w:rsidRPr="006B31DB" w:rsidRDefault="006B31DB">
    <w:pPr>
      <w:pStyle w:val="Footer"/>
      <w:jc w:val="center"/>
      <w:rPr>
        <w:sz w:val="24"/>
        <w:szCs w:val="24"/>
      </w:rPr>
    </w:pPr>
    <w:r w:rsidRPr="006B31DB">
      <w:rPr>
        <w:rFonts w:ascii="Times New Roman" w:hAnsi="Times New Roman" w:cs="Times New Roman"/>
        <w:sz w:val="24"/>
        <w:szCs w:val="24"/>
      </w:rPr>
      <w:t>Revised</w:t>
    </w:r>
    <w:r>
      <w:rPr>
        <w:rFonts w:ascii="Times New Roman" w:hAnsi="Times New Roman" w:cs="Times New Roman"/>
        <w:sz w:val="24"/>
        <w:szCs w:val="24"/>
      </w:rPr>
      <w:t>:</w:t>
    </w:r>
    <w:r w:rsidRPr="006B31DB">
      <w:rPr>
        <w:rFonts w:ascii="Times New Roman" w:hAnsi="Times New Roman" w:cs="Times New Roman"/>
        <w:sz w:val="24"/>
        <w:szCs w:val="24"/>
      </w:rPr>
      <w:t xml:space="preserve"> 12/2020</w:t>
    </w:r>
    <w:r w:rsidRPr="006B31DB">
      <w:rPr>
        <w:rFonts w:ascii="Times New Roman" w:hAnsi="Times New Roman" w:cs="Times New Roman"/>
        <w:sz w:val="24"/>
        <w:szCs w:val="24"/>
      </w:rPr>
      <w:tab/>
    </w:r>
    <w:r w:rsidRPr="006B31DB">
      <w:rPr>
        <w:rFonts w:ascii="Times New Roman" w:hAnsi="Times New Roman" w:cs="Times New Roman"/>
        <w:sz w:val="24"/>
        <w:szCs w:val="24"/>
      </w:rPr>
      <w:tab/>
    </w:r>
    <w:sdt>
      <w:sdtPr>
        <w:rPr>
          <w:sz w:val="24"/>
          <w:szCs w:val="24"/>
        </w:rPr>
        <w:id w:val="-75596585"/>
        <w:docPartObj>
          <w:docPartGallery w:val="Page Numbers (Bottom of Page)"/>
          <w:docPartUnique/>
        </w:docPartObj>
      </w:sdtPr>
      <w:sdtEndPr>
        <w:rPr>
          <w:noProof/>
        </w:rPr>
      </w:sdtEndPr>
      <w:sdtContent>
        <w:r w:rsidR="003B0196" w:rsidRPr="006B31DB">
          <w:rPr>
            <w:rFonts w:ascii="Times New Roman" w:hAnsi="Times New Roman" w:cs="Times New Roman"/>
            <w:sz w:val="24"/>
            <w:szCs w:val="24"/>
          </w:rPr>
          <w:fldChar w:fldCharType="begin"/>
        </w:r>
        <w:r w:rsidR="003B0196" w:rsidRPr="006B31DB">
          <w:rPr>
            <w:rFonts w:ascii="Times New Roman" w:hAnsi="Times New Roman" w:cs="Times New Roman"/>
            <w:sz w:val="24"/>
            <w:szCs w:val="24"/>
          </w:rPr>
          <w:instrText xml:space="preserve"> PAGE   \* MERGEFORMAT </w:instrText>
        </w:r>
        <w:r w:rsidR="003B0196" w:rsidRPr="006B31DB">
          <w:rPr>
            <w:rFonts w:ascii="Times New Roman" w:hAnsi="Times New Roman" w:cs="Times New Roman"/>
            <w:sz w:val="24"/>
            <w:szCs w:val="24"/>
          </w:rPr>
          <w:fldChar w:fldCharType="separate"/>
        </w:r>
        <w:r w:rsidR="003B0196" w:rsidRPr="006B31DB">
          <w:rPr>
            <w:rFonts w:ascii="Times New Roman" w:hAnsi="Times New Roman" w:cs="Times New Roman"/>
            <w:noProof/>
            <w:sz w:val="24"/>
            <w:szCs w:val="24"/>
          </w:rPr>
          <w:t>2</w:t>
        </w:r>
        <w:r w:rsidR="003B0196" w:rsidRPr="006B31DB">
          <w:rPr>
            <w:rFonts w:ascii="Times New Roman" w:hAnsi="Times New Roman" w:cs="Times New Roman"/>
            <w:noProof/>
            <w:sz w:val="24"/>
            <w:szCs w:val="24"/>
          </w:rPr>
          <w:fldChar w:fldCharType="end"/>
        </w:r>
      </w:sdtContent>
    </w:sdt>
  </w:p>
  <w:p w14:paraId="2C61EF56" w14:textId="75747DB1" w:rsidR="005E140A" w:rsidRPr="003B0196" w:rsidRDefault="005E140A">
    <w:pPr>
      <w:spacing w:line="14" w:lineRule="auto"/>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F541D" w14:textId="77777777" w:rsidR="002633DA" w:rsidRDefault="002633DA">
      <w:r>
        <w:separator/>
      </w:r>
    </w:p>
  </w:footnote>
  <w:footnote w:type="continuationSeparator" w:id="0">
    <w:p w14:paraId="596838BD" w14:textId="77777777" w:rsidR="002633DA" w:rsidRDefault="002633DA">
      <w:r>
        <w:continuationSeparator/>
      </w:r>
    </w:p>
  </w:footnote>
  <w:footnote w:type="continuationNotice" w:id="1">
    <w:p w14:paraId="01A0B5FD" w14:textId="77777777" w:rsidR="002633DA" w:rsidRDefault="002633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D87853"/>
    <w:multiLevelType w:val="hybridMultilevel"/>
    <w:tmpl w:val="C668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38388913">
    <w:abstractNumId w:val="5"/>
  </w:num>
  <w:num w:numId="2" w16cid:durableId="589122908">
    <w:abstractNumId w:val="0"/>
  </w:num>
  <w:num w:numId="3" w16cid:durableId="68311545">
    <w:abstractNumId w:val="9"/>
  </w:num>
  <w:num w:numId="4" w16cid:durableId="1084954531">
    <w:abstractNumId w:val="10"/>
  </w:num>
  <w:num w:numId="5" w16cid:durableId="483593351">
    <w:abstractNumId w:val="6"/>
  </w:num>
  <w:num w:numId="6" w16cid:durableId="2057897955">
    <w:abstractNumId w:val="4"/>
  </w:num>
  <w:num w:numId="7" w16cid:durableId="142743920">
    <w:abstractNumId w:val="12"/>
  </w:num>
  <w:num w:numId="8" w16cid:durableId="2114592490">
    <w:abstractNumId w:val="8"/>
  </w:num>
  <w:num w:numId="9" w16cid:durableId="968897190">
    <w:abstractNumId w:val="1"/>
  </w:num>
  <w:num w:numId="10" w16cid:durableId="1910841703">
    <w:abstractNumId w:val="11"/>
  </w:num>
  <w:num w:numId="11" w16cid:durableId="1289553914">
    <w:abstractNumId w:val="2"/>
  </w:num>
  <w:num w:numId="12" w16cid:durableId="57486048">
    <w:abstractNumId w:val="3"/>
  </w:num>
  <w:num w:numId="13" w16cid:durableId="1185048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020A0"/>
    <w:rsid w:val="00016A4E"/>
    <w:rsid w:val="00023C5D"/>
    <w:rsid w:val="000316C2"/>
    <w:rsid w:val="000327C2"/>
    <w:rsid w:val="00040A2E"/>
    <w:rsid w:val="00040EC7"/>
    <w:rsid w:val="000561F5"/>
    <w:rsid w:val="00096D44"/>
    <w:rsid w:val="000A1531"/>
    <w:rsid w:val="000A3D02"/>
    <w:rsid w:val="000C3E16"/>
    <w:rsid w:val="000D143B"/>
    <w:rsid w:val="000E0C9F"/>
    <w:rsid w:val="000E1959"/>
    <w:rsid w:val="001012C5"/>
    <w:rsid w:val="00105984"/>
    <w:rsid w:val="001123FB"/>
    <w:rsid w:val="001202F4"/>
    <w:rsid w:val="00132733"/>
    <w:rsid w:val="00176272"/>
    <w:rsid w:val="00195E78"/>
    <w:rsid w:val="001A10DB"/>
    <w:rsid w:val="001A6137"/>
    <w:rsid w:val="001A7468"/>
    <w:rsid w:val="001A7D8F"/>
    <w:rsid w:val="001B4708"/>
    <w:rsid w:val="001C3FC9"/>
    <w:rsid w:val="001C65D2"/>
    <w:rsid w:val="001D1E12"/>
    <w:rsid w:val="001D42E7"/>
    <w:rsid w:val="001E2A3B"/>
    <w:rsid w:val="001E7417"/>
    <w:rsid w:val="002023D9"/>
    <w:rsid w:val="002162CA"/>
    <w:rsid w:val="00221554"/>
    <w:rsid w:val="00235326"/>
    <w:rsid w:val="00250AE6"/>
    <w:rsid w:val="002623CB"/>
    <w:rsid w:val="002633DA"/>
    <w:rsid w:val="002739A1"/>
    <w:rsid w:val="00274904"/>
    <w:rsid w:val="0027585F"/>
    <w:rsid w:val="00287F41"/>
    <w:rsid w:val="002B4EA5"/>
    <w:rsid w:val="002C5EE3"/>
    <w:rsid w:val="002D21CF"/>
    <w:rsid w:val="002D28F3"/>
    <w:rsid w:val="002D4D8B"/>
    <w:rsid w:val="002E356D"/>
    <w:rsid w:val="002E5C4B"/>
    <w:rsid w:val="002F37A5"/>
    <w:rsid w:val="002F43E8"/>
    <w:rsid w:val="00314F68"/>
    <w:rsid w:val="00316803"/>
    <w:rsid w:val="00322E88"/>
    <w:rsid w:val="003231ED"/>
    <w:rsid w:val="00350ADB"/>
    <w:rsid w:val="0036276D"/>
    <w:rsid w:val="00363042"/>
    <w:rsid w:val="0036586E"/>
    <w:rsid w:val="00386722"/>
    <w:rsid w:val="00387DB0"/>
    <w:rsid w:val="00391B7C"/>
    <w:rsid w:val="003960F3"/>
    <w:rsid w:val="003A60B1"/>
    <w:rsid w:val="003A7227"/>
    <w:rsid w:val="003B0196"/>
    <w:rsid w:val="003B0433"/>
    <w:rsid w:val="003B6F0D"/>
    <w:rsid w:val="003D6EC8"/>
    <w:rsid w:val="004027B1"/>
    <w:rsid w:val="004224F2"/>
    <w:rsid w:val="004234B6"/>
    <w:rsid w:val="004247B1"/>
    <w:rsid w:val="0042750A"/>
    <w:rsid w:val="00427925"/>
    <w:rsid w:val="004315AF"/>
    <w:rsid w:val="00447185"/>
    <w:rsid w:val="00480375"/>
    <w:rsid w:val="00490B21"/>
    <w:rsid w:val="00494528"/>
    <w:rsid w:val="004A7BD5"/>
    <w:rsid w:val="004B26B4"/>
    <w:rsid w:val="004E0909"/>
    <w:rsid w:val="004E2E7F"/>
    <w:rsid w:val="004F006C"/>
    <w:rsid w:val="004F61E8"/>
    <w:rsid w:val="005305BC"/>
    <w:rsid w:val="00530F6D"/>
    <w:rsid w:val="0053635A"/>
    <w:rsid w:val="00540885"/>
    <w:rsid w:val="005476AD"/>
    <w:rsid w:val="00550F7F"/>
    <w:rsid w:val="00571DBD"/>
    <w:rsid w:val="00577717"/>
    <w:rsid w:val="00593D72"/>
    <w:rsid w:val="005A0C5D"/>
    <w:rsid w:val="005B6670"/>
    <w:rsid w:val="005C1E7B"/>
    <w:rsid w:val="005C491B"/>
    <w:rsid w:val="005E140A"/>
    <w:rsid w:val="005F209A"/>
    <w:rsid w:val="00600EEB"/>
    <w:rsid w:val="006156B8"/>
    <w:rsid w:val="0062412B"/>
    <w:rsid w:val="00644554"/>
    <w:rsid w:val="0065107A"/>
    <w:rsid w:val="006622EA"/>
    <w:rsid w:val="00677654"/>
    <w:rsid w:val="006A6644"/>
    <w:rsid w:val="006B2FE6"/>
    <w:rsid w:val="006B31DB"/>
    <w:rsid w:val="006C0645"/>
    <w:rsid w:val="006D2E45"/>
    <w:rsid w:val="006F5C52"/>
    <w:rsid w:val="0072704C"/>
    <w:rsid w:val="0073142D"/>
    <w:rsid w:val="00743626"/>
    <w:rsid w:val="00757094"/>
    <w:rsid w:val="007608DF"/>
    <w:rsid w:val="00767241"/>
    <w:rsid w:val="00771D1A"/>
    <w:rsid w:val="007D21FC"/>
    <w:rsid w:val="007E7447"/>
    <w:rsid w:val="007F31EA"/>
    <w:rsid w:val="007F50EA"/>
    <w:rsid w:val="00823B18"/>
    <w:rsid w:val="00831A04"/>
    <w:rsid w:val="00844408"/>
    <w:rsid w:val="00850370"/>
    <w:rsid w:val="00857D8D"/>
    <w:rsid w:val="00882880"/>
    <w:rsid w:val="008A74A8"/>
    <w:rsid w:val="008B5674"/>
    <w:rsid w:val="008B76B6"/>
    <w:rsid w:val="008D44FF"/>
    <w:rsid w:val="008D54D1"/>
    <w:rsid w:val="008E72D2"/>
    <w:rsid w:val="008E7E41"/>
    <w:rsid w:val="008F44D3"/>
    <w:rsid w:val="008F6B20"/>
    <w:rsid w:val="009144DB"/>
    <w:rsid w:val="00915A41"/>
    <w:rsid w:val="00922D55"/>
    <w:rsid w:val="009274D2"/>
    <w:rsid w:val="00953488"/>
    <w:rsid w:val="009571CD"/>
    <w:rsid w:val="00960C5A"/>
    <w:rsid w:val="00984E2A"/>
    <w:rsid w:val="009930A0"/>
    <w:rsid w:val="00996FA0"/>
    <w:rsid w:val="009E0E34"/>
    <w:rsid w:val="009F7535"/>
    <w:rsid w:val="00A02C48"/>
    <w:rsid w:val="00A16F44"/>
    <w:rsid w:val="00A25C05"/>
    <w:rsid w:val="00A35CF6"/>
    <w:rsid w:val="00A47C4E"/>
    <w:rsid w:val="00A6530D"/>
    <w:rsid w:val="00A82357"/>
    <w:rsid w:val="00A825B9"/>
    <w:rsid w:val="00AA74C1"/>
    <w:rsid w:val="00AB0CE7"/>
    <w:rsid w:val="00AB6934"/>
    <w:rsid w:val="00AC0EDC"/>
    <w:rsid w:val="00B01BDF"/>
    <w:rsid w:val="00B07033"/>
    <w:rsid w:val="00B21B7D"/>
    <w:rsid w:val="00B25000"/>
    <w:rsid w:val="00B30D2B"/>
    <w:rsid w:val="00B35981"/>
    <w:rsid w:val="00B6354D"/>
    <w:rsid w:val="00BB134F"/>
    <w:rsid w:val="00BB1D90"/>
    <w:rsid w:val="00BC2C17"/>
    <w:rsid w:val="00BC377E"/>
    <w:rsid w:val="00BC5F23"/>
    <w:rsid w:val="00BD0521"/>
    <w:rsid w:val="00BD0882"/>
    <w:rsid w:val="00BD683F"/>
    <w:rsid w:val="00C04271"/>
    <w:rsid w:val="00C054E8"/>
    <w:rsid w:val="00C34763"/>
    <w:rsid w:val="00C37D8D"/>
    <w:rsid w:val="00C45A7D"/>
    <w:rsid w:val="00C5245E"/>
    <w:rsid w:val="00C67DDC"/>
    <w:rsid w:val="00C925AE"/>
    <w:rsid w:val="00CA6CD0"/>
    <w:rsid w:val="00CB4184"/>
    <w:rsid w:val="00CF596E"/>
    <w:rsid w:val="00CF62A7"/>
    <w:rsid w:val="00CF6742"/>
    <w:rsid w:val="00D35629"/>
    <w:rsid w:val="00D36203"/>
    <w:rsid w:val="00D40A8B"/>
    <w:rsid w:val="00D76866"/>
    <w:rsid w:val="00D82B09"/>
    <w:rsid w:val="00D86015"/>
    <w:rsid w:val="00DB1C5E"/>
    <w:rsid w:val="00DB5625"/>
    <w:rsid w:val="00DC52B0"/>
    <w:rsid w:val="00DC58AE"/>
    <w:rsid w:val="00E00B95"/>
    <w:rsid w:val="00E11391"/>
    <w:rsid w:val="00E12430"/>
    <w:rsid w:val="00E13B6A"/>
    <w:rsid w:val="00E346DA"/>
    <w:rsid w:val="00E44653"/>
    <w:rsid w:val="00E55FEF"/>
    <w:rsid w:val="00E5749F"/>
    <w:rsid w:val="00E75CB0"/>
    <w:rsid w:val="00E849CA"/>
    <w:rsid w:val="00EA45C6"/>
    <w:rsid w:val="00EB481F"/>
    <w:rsid w:val="00EB702C"/>
    <w:rsid w:val="00EC51DF"/>
    <w:rsid w:val="00ED3CBA"/>
    <w:rsid w:val="00EF3987"/>
    <w:rsid w:val="00F10234"/>
    <w:rsid w:val="00F24AC8"/>
    <w:rsid w:val="00F26042"/>
    <w:rsid w:val="00F446C4"/>
    <w:rsid w:val="00F45B76"/>
    <w:rsid w:val="00F63193"/>
    <w:rsid w:val="00F72A50"/>
    <w:rsid w:val="00F77632"/>
    <w:rsid w:val="00F94FBD"/>
    <w:rsid w:val="00FA757E"/>
    <w:rsid w:val="00FB16D3"/>
    <w:rsid w:val="00FB6A44"/>
    <w:rsid w:val="00FC602C"/>
    <w:rsid w:val="00FD58F2"/>
    <w:rsid w:val="04AC0DDD"/>
    <w:rsid w:val="07F37D1D"/>
    <w:rsid w:val="0810AF48"/>
    <w:rsid w:val="0D4AF269"/>
    <w:rsid w:val="0D651BC1"/>
    <w:rsid w:val="0FC55817"/>
    <w:rsid w:val="130D38E9"/>
    <w:rsid w:val="14A9094A"/>
    <w:rsid w:val="157E789D"/>
    <w:rsid w:val="16115E23"/>
    <w:rsid w:val="17B451A5"/>
    <w:rsid w:val="18BEF8B0"/>
    <w:rsid w:val="1962ADDF"/>
    <w:rsid w:val="1A9D5E60"/>
    <w:rsid w:val="1AB79134"/>
    <w:rsid w:val="1ACA9273"/>
    <w:rsid w:val="1C49FF7D"/>
    <w:rsid w:val="1C9D159E"/>
    <w:rsid w:val="1CF128BA"/>
    <w:rsid w:val="1D5746D0"/>
    <w:rsid w:val="1E4264C7"/>
    <w:rsid w:val="20B0E238"/>
    <w:rsid w:val="22A34A01"/>
    <w:rsid w:val="232B4A39"/>
    <w:rsid w:val="24A23B79"/>
    <w:rsid w:val="298FB84A"/>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A110D86"/>
    <w:rsid w:val="5B33C888"/>
    <w:rsid w:val="5D8F5152"/>
    <w:rsid w:val="6226B098"/>
    <w:rsid w:val="63AF9842"/>
    <w:rsid w:val="67022F88"/>
    <w:rsid w:val="685F30C7"/>
    <w:rsid w:val="6C9E9822"/>
    <w:rsid w:val="6CE64933"/>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semiHidden/>
    <w:unhideWhenUsed/>
    <w:rsid w:val="008F6B20"/>
    <w:rPr>
      <w:sz w:val="20"/>
      <w:szCs w:val="20"/>
    </w:rPr>
  </w:style>
  <w:style w:type="character" w:customStyle="1" w:styleId="CommentTextChar">
    <w:name w:val="Comment Text Char"/>
    <w:basedOn w:val="DefaultParagraphFont"/>
    <w:link w:val="CommentText"/>
    <w:uiPriority w:val="99"/>
    <w:semiHidden/>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customStyle="1" w:styleId="Default">
    <w:name w:val="Default"/>
    <w:rsid w:val="005476AD"/>
    <w:pPr>
      <w:widowControl/>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6B31DB"/>
    <w:rPr>
      <w:color w:val="808080"/>
    </w:rPr>
  </w:style>
  <w:style w:type="paragraph" w:styleId="Revision">
    <w:name w:val="Revision"/>
    <w:hidden/>
    <w:uiPriority w:val="99"/>
    <w:semiHidden/>
    <w:rsid w:val="00FA757E"/>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2025-09-16T16:27:00Z</dcterms:created>
  <dcterms:modified xsi:type="dcterms:W3CDTF">2025-09-16T16:27:00Z</dcterms:modified>
</cp:coreProperties>
</file>